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5C63A" w14:textId="77777777" w:rsidR="00C85E90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center"/>
        <w:rPr>
          <w:rFonts w:ascii="Arial" w:hAnsi="Arial" w:cs="Arial"/>
          <w:b/>
          <w:sz w:val="40"/>
          <w:szCs w:val="40"/>
        </w:rPr>
      </w:pPr>
    </w:p>
    <w:p w14:paraId="0A028859" w14:textId="77777777" w:rsidR="00C85E90" w:rsidRPr="00B019F2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center"/>
        <w:rPr>
          <w:rFonts w:ascii="Arial" w:hAnsi="Arial" w:cs="Arial"/>
          <w:b/>
          <w:sz w:val="40"/>
          <w:szCs w:val="40"/>
        </w:rPr>
      </w:pPr>
      <w:r w:rsidRPr="00B019F2">
        <w:rPr>
          <w:rFonts w:ascii="Arial" w:hAnsi="Arial" w:cs="Arial"/>
          <w:b/>
          <w:sz w:val="40"/>
          <w:szCs w:val="40"/>
        </w:rPr>
        <w:t>POZVÁNKA na řádnou členskou schůzi</w:t>
      </w:r>
    </w:p>
    <w:p w14:paraId="1E3579AD" w14:textId="77777777" w:rsidR="00C85E90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center"/>
        <w:rPr>
          <w:rFonts w:ascii="Arial" w:hAnsi="Arial" w:cs="Arial"/>
          <w:b/>
          <w:sz w:val="40"/>
          <w:szCs w:val="40"/>
        </w:rPr>
      </w:pPr>
    </w:p>
    <w:p w14:paraId="0489B64C" w14:textId="77777777" w:rsidR="00C85E90" w:rsidRPr="00B019F2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center"/>
        <w:rPr>
          <w:rFonts w:ascii="Arial" w:hAnsi="Arial" w:cs="Arial"/>
          <w:b/>
          <w:sz w:val="40"/>
          <w:szCs w:val="40"/>
        </w:rPr>
      </w:pPr>
      <w:r w:rsidRPr="00B019F2">
        <w:rPr>
          <w:rFonts w:ascii="Arial" w:hAnsi="Arial" w:cs="Arial"/>
          <w:b/>
          <w:sz w:val="40"/>
          <w:szCs w:val="40"/>
        </w:rPr>
        <w:t>Bytového družstva JAHODNICE 1285</w:t>
      </w:r>
    </w:p>
    <w:p w14:paraId="322329EC" w14:textId="77777777" w:rsidR="00C85E90" w:rsidRPr="00B019F2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32"/>
          <w:szCs w:val="32"/>
        </w:rPr>
      </w:pPr>
    </w:p>
    <w:p w14:paraId="0A0C11F0" w14:textId="77777777" w:rsidR="00C85E90" w:rsidRPr="00B019F2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32"/>
          <w:szCs w:val="32"/>
        </w:rPr>
      </w:pPr>
      <w:r w:rsidRPr="00B019F2">
        <w:rPr>
          <w:rFonts w:ascii="Arial" w:hAnsi="Arial" w:cs="Arial"/>
          <w:sz w:val="32"/>
          <w:szCs w:val="32"/>
        </w:rPr>
        <w:t xml:space="preserve"> </w:t>
      </w:r>
    </w:p>
    <w:p w14:paraId="0C18D771" w14:textId="77777777" w:rsidR="00C24F3E" w:rsidRDefault="00C24F3E" w:rsidP="00B15DFF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both"/>
        <w:rPr>
          <w:rFonts w:ascii="Arial" w:hAnsi="Arial" w:cs="Arial"/>
          <w:sz w:val="28"/>
          <w:szCs w:val="28"/>
        </w:rPr>
      </w:pPr>
    </w:p>
    <w:p w14:paraId="300DC6D2" w14:textId="1734D851" w:rsidR="00C85E90" w:rsidRPr="00552D04" w:rsidRDefault="00C85E90" w:rsidP="00B15DFF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both"/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 xml:space="preserve">Představenstvo Bytového družstva JAHODNICE 1285, se sídlem na adrese </w:t>
      </w:r>
      <w:r w:rsidRPr="00552D04">
        <w:rPr>
          <w:rFonts w:ascii="Arial" w:hAnsi="Arial" w:cs="Arial"/>
          <w:color w:val="auto"/>
          <w:sz w:val="28"/>
          <w:szCs w:val="28"/>
        </w:rPr>
        <w:t xml:space="preserve">Praha 9, Travná 1285, PSČ </w:t>
      </w:r>
      <w:r w:rsidRPr="00A27A57">
        <w:rPr>
          <w:rFonts w:ascii="Arial" w:hAnsi="Arial" w:cs="Arial"/>
          <w:color w:val="auto"/>
          <w:sz w:val="28"/>
          <w:szCs w:val="28"/>
        </w:rPr>
        <w:t>198</w:t>
      </w:r>
      <w:r w:rsidR="00F67B53">
        <w:rPr>
          <w:rFonts w:ascii="Arial" w:hAnsi="Arial" w:cs="Arial"/>
          <w:color w:val="auto"/>
          <w:sz w:val="28"/>
          <w:szCs w:val="28"/>
        </w:rPr>
        <w:t xml:space="preserve"> </w:t>
      </w:r>
      <w:r w:rsidRPr="00A27A57">
        <w:rPr>
          <w:rFonts w:ascii="Arial" w:hAnsi="Arial" w:cs="Arial"/>
          <w:color w:val="auto"/>
          <w:sz w:val="28"/>
          <w:szCs w:val="28"/>
        </w:rPr>
        <w:t xml:space="preserve">00, svolává členskou </w:t>
      </w:r>
      <w:r w:rsidR="0064765E" w:rsidRPr="00A27A57">
        <w:rPr>
          <w:rFonts w:ascii="Arial" w:hAnsi="Arial" w:cs="Arial"/>
          <w:color w:val="auto"/>
          <w:sz w:val="28"/>
          <w:szCs w:val="28"/>
        </w:rPr>
        <w:t xml:space="preserve">schůzi, která se koná ve </w:t>
      </w:r>
      <w:r w:rsidR="004D37E5">
        <w:rPr>
          <w:rFonts w:ascii="Arial" w:hAnsi="Arial" w:cs="Arial"/>
          <w:color w:val="auto"/>
          <w:sz w:val="28"/>
          <w:szCs w:val="28"/>
        </w:rPr>
        <w:t xml:space="preserve">čtvrtek </w:t>
      </w:r>
      <w:r w:rsidRPr="00A27A57">
        <w:rPr>
          <w:rFonts w:ascii="Arial" w:hAnsi="Arial" w:cs="Arial"/>
          <w:color w:val="auto"/>
          <w:sz w:val="28"/>
          <w:szCs w:val="28"/>
        </w:rPr>
        <w:t xml:space="preserve">dne </w:t>
      </w:r>
      <w:r w:rsidR="00AE1EE5">
        <w:rPr>
          <w:rFonts w:ascii="Arial" w:hAnsi="Arial" w:cs="Arial"/>
          <w:b/>
          <w:color w:val="auto"/>
          <w:sz w:val="28"/>
          <w:szCs w:val="28"/>
        </w:rPr>
        <w:t>22</w:t>
      </w:r>
      <w:r w:rsidR="004D37E5">
        <w:rPr>
          <w:rFonts w:ascii="Arial" w:hAnsi="Arial" w:cs="Arial"/>
          <w:b/>
          <w:color w:val="auto"/>
          <w:sz w:val="28"/>
          <w:szCs w:val="28"/>
        </w:rPr>
        <w:t>.</w:t>
      </w:r>
      <w:r w:rsidR="00F67B53">
        <w:rPr>
          <w:rFonts w:ascii="Arial" w:hAnsi="Arial" w:cs="Arial"/>
          <w:b/>
          <w:color w:val="auto"/>
          <w:sz w:val="28"/>
          <w:szCs w:val="28"/>
        </w:rPr>
        <w:t xml:space="preserve"> čer</w:t>
      </w:r>
      <w:r w:rsidR="00D87C34">
        <w:rPr>
          <w:rFonts w:ascii="Arial" w:hAnsi="Arial" w:cs="Arial"/>
          <w:b/>
          <w:color w:val="auto"/>
          <w:sz w:val="28"/>
          <w:szCs w:val="28"/>
        </w:rPr>
        <w:t>vence</w:t>
      </w:r>
      <w:r w:rsidR="00F67B53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2218F0">
        <w:rPr>
          <w:rFonts w:ascii="Arial" w:hAnsi="Arial" w:cs="Arial"/>
          <w:b/>
          <w:color w:val="auto"/>
          <w:sz w:val="28"/>
          <w:szCs w:val="28"/>
        </w:rPr>
        <w:t>202</w:t>
      </w:r>
      <w:r w:rsidR="00AE1EE5">
        <w:rPr>
          <w:rFonts w:ascii="Arial" w:hAnsi="Arial" w:cs="Arial"/>
          <w:b/>
          <w:color w:val="auto"/>
          <w:sz w:val="28"/>
          <w:szCs w:val="28"/>
        </w:rPr>
        <w:t>1</w:t>
      </w:r>
      <w:r w:rsidRPr="00A27A57">
        <w:rPr>
          <w:rFonts w:ascii="Arial" w:hAnsi="Arial" w:cs="Arial"/>
          <w:b/>
          <w:color w:val="auto"/>
          <w:sz w:val="28"/>
          <w:szCs w:val="28"/>
        </w:rPr>
        <w:t xml:space="preserve"> v zasedací místnosti </w:t>
      </w:r>
      <w:r w:rsidRPr="00552D04">
        <w:rPr>
          <w:rFonts w:ascii="Arial" w:hAnsi="Arial" w:cs="Arial"/>
          <w:b/>
          <w:sz w:val="28"/>
          <w:szCs w:val="28"/>
        </w:rPr>
        <w:t>suterénu (</w:t>
      </w:r>
      <w:r w:rsidR="00F67B53">
        <w:rPr>
          <w:rFonts w:ascii="Arial" w:hAnsi="Arial" w:cs="Arial"/>
          <w:b/>
          <w:sz w:val="28"/>
          <w:szCs w:val="28"/>
        </w:rPr>
        <w:t>„</w:t>
      </w:r>
      <w:r w:rsidRPr="00552D04">
        <w:rPr>
          <w:rFonts w:ascii="Arial" w:hAnsi="Arial" w:cs="Arial"/>
          <w:b/>
          <w:sz w:val="28"/>
          <w:szCs w:val="28"/>
        </w:rPr>
        <w:t>ATELIER</w:t>
      </w:r>
      <w:r w:rsidR="00F67B53">
        <w:rPr>
          <w:rFonts w:ascii="Arial" w:hAnsi="Arial" w:cs="Arial"/>
          <w:b/>
          <w:sz w:val="28"/>
          <w:szCs w:val="28"/>
        </w:rPr>
        <w:t>“</w:t>
      </w:r>
      <w:r w:rsidRPr="00552D04">
        <w:rPr>
          <w:rFonts w:ascii="Arial" w:hAnsi="Arial" w:cs="Arial"/>
          <w:b/>
          <w:sz w:val="28"/>
          <w:szCs w:val="28"/>
        </w:rPr>
        <w:t xml:space="preserve">) domu od </w:t>
      </w:r>
      <w:r w:rsidR="00E514A1">
        <w:rPr>
          <w:rFonts w:ascii="Arial" w:hAnsi="Arial" w:cs="Arial"/>
          <w:b/>
          <w:sz w:val="28"/>
          <w:szCs w:val="28"/>
        </w:rPr>
        <w:t>18</w:t>
      </w:r>
      <w:r w:rsidRPr="00552D04">
        <w:rPr>
          <w:rFonts w:ascii="Arial" w:hAnsi="Arial" w:cs="Arial"/>
          <w:b/>
          <w:sz w:val="28"/>
          <w:szCs w:val="28"/>
        </w:rPr>
        <w:t>:</w:t>
      </w:r>
      <w:r w:rsidR="00E514A1">
        <w:rPr>
          <w:rFonts w:ascii="Arial" w:hAnsi="Arial" w:cs="Arial"/>
          <w:b/>
          <w:sz w:val="28"/>
          <w:szCs w:val="28"/>
        </w:rPr>
        <w:t>30</w:t>
      </w:r>
      <w:r w:rsidRPr="00552D04">
        <w:rPr>
          <w:rFonts w:ascii="Arial" w:hAnsi="Arial" w:cs="Arial"/>
          <w:b/>
          <w:sz w:val="28"/>
          <w:szCs w:val="28"/>
        </w:rPr>
        <w:t xml:space="preserve"> hod.</w:t>
      </w:r>
      <w:r w:rsidRPr="00552D04">
        <w:rPr>
          <w:rFonts w:ascii="Arial" w:hAnsi="Arial" w:cs="Arial"/>
          <w:sz w:val="28"/>
          <w:szCs w:val="28"/>
        </w:rPr>
        <w:t xml:space="preserve"> </w:t>
      </w:r>
    </w:p>
    <w:p w14:paraId="1B9125AE" w14:textId="77777777"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 xml:space="preserve"> </w:t>
      </w:r>
    </w:p>
    <w:p w14:paraId="2A5F5150" w14:textId="77777777" w:rsidR="00C24F3E" w:rsidRDefault="00C24F3E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14:paraId="25BF4062" w14:textId="77777777"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>Program:</w:t>
      </w:r>
    </w:p>
    <w:p w14:paraId="3515ACAB" w14:textId="77777777"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14:paraId="6F597A14" w14:textId="77777777" w:rsidR="00AE1EE5" w:rsidRDefault="00AE1EE5" w:rsidP="00D85829">
      <w:pPr>
        <w:rPr>
          <w:rFonts w:ascii="Arial" w:hAnsi="Arial" w:cs="Arial"/>
          <w:sz w:val="28"/>
          <w:szCs w:val="28"/>
          <w:lang w:val="cs-CZ"/>
        </w:rPr>
      </w:pPr>
    </w:p>
    <w:p w14:paraId="30584D95" w14:textId="0F2725D3" w:rsidR="00170AEC" w:rsidRDefault="00C85E90" w:rsidP="00D85829">
      <w:pPr>
        <w:rPr>
          <w:rFonts w:ascii="Arial" w:hAnsi="Arial" w:cs="Arial"/>
          <w:sz w:val="28"/>
          <w:szCs w:val="28"/>
          <w:lang w:val="cs-CZ"/>
        </w:rPr>
      </w:pPr>
      <w:r w:rsidRPr="00552D04">
        <w:rPr>
          <w:rFonts w:ascii="Arial" w:hAnsi="Arial" w:cs="Arial"/>
          <w:sz w:val="28"/>
          <w:szCs w:val="28"/>
          <w:lang w:val="cs-CZ"/>
        </w:rPr>
        <w:t>1/</w:t>
      </w:r>
      <w:r w:rsidR="00D85829">
        <w:rPr>
          <w:rFonts w:ascii="Arial" w:hAnsi="Arial" w:cs="Arial"/>
          <w:sz w:val="28"/>
          <w:szCs w:val="28"/>
          <w:lang w:val="cs-CZ"/>
        </w:rPr>
        <w:t xml:space="preserve"> </w:t>
      </w:r>
      <w:r w:rsidR="00AE1EE5">
        <w:rPr>
          <w:rFonts w:ascii="Arial" w:hAnsi="Arial" w:cs="Arial"/>
          <w:sz w:val="28"/>
          <w:szCs w:val="28"/>
          <w:lang w:val="cs-CZ"/>
        </w:rPr>
        <w:t xml:space="preserve">Hlasování o </w:t>
      </w:r>
      <w:ins w:id="0" w:author="Josef Pisak" w:date="2021-06-30T15:50:00Z">
        <w:r w:rsidR="003C7B6E">
          <w:rPr>
            <w:rFonts w:ascii="Arial" w:hAnsi="Arial" w:cs="Arial"/>
            <w:sz w:val="28"/>
            <w:szCs w:val="28"/>
            <w:lang w:val="cs-CZ"/>
          </w:rPr>
          <w:t>schválení účetní závěrky za rok 2020</w:t>
        </w:r>
      </w:ins>
      <w:del w:id="1" w:author="Josef Pisak" w:date="2021-06-30T15:50:00Z">
        <w:r w:rsidR="00AE1EE5" w:rsidDel="003C7B6E">
          <w:rPr>
            <w:rFonts w:ascii="Arial" w:hAnsi="Arial" w:cs="Arial"/>
            <w:sz w:val="28"/>
            <w:szCs w:val="28"/>
            <w:lang w:val="cs-CZ"/>
          </w:rPr>
          <w:delText>zisku</w:delText>
        </w:r>
      </w:del>
    </w:p>
    <w:p w14:paraId="46A524F2" w14:textId="77777777" w:rsidR="004936A5" w:rsidRDefault="004936A5" w:rsidP="00C24F3E">
      <w:pPr>
        <w:rPr>
          <w:rFonts w:ascii="Arial" w:hAnsi="Arial" w:cs="Arial"/>
          <w:sz w:val="28"/>
          <w:szCs w:val="28"/>
          <w:lang w:val="cs-CZ"/>
        </w:rPr>
      </w:pPr>
    </w:p>
    <w:p w14:paraId="48872D42" w14:textId="504B5BD9" w:rsidR="004936A5" w:rsidRDefault="00D85829" w:rsidP="00C24F3E">
      <w:pPr>
        <w:rPr>
          <w:rFonts w:ascii="Arial" w:hAnsi="Arial" w:cs="Arial"/>
          <w:sz w:val="28"/>
          <w:szCs w:val="28"/>
          <w:lang w:val="cs-CZ"/>
        </w:rPr>
      </w:pPr>
      <w:r>
        <w:rPr>
          <w:rFonts w:ascii="Arial" w:hAnsi="Arial" w:cs="Arial"/>
          <w:sz w:val="28"/>
          <w:szCs w:val="28"/>
          <w:lang w:val="cs-CZ"/>
        </w:rPr>
        <w:t>2</w:t>
      </w:r>
      <w:r w:rsidR="004936A5">
        <w:rPr>
          <w:rFonts w:ascii="Arial" w:hAnsi="Arial" w:cs="Arial"/>
          <w:sz w:val="28"/>
          <w:szCs w:val="28"/>
          <w:lang w:val="cs-CZ"/>
        </w:rPr>
        <w:t>/</w:t>
      </w:r>
      <w:r w:rsidR="00E514A1">
        <w:rPr>
          <w:rFonts w:ascii="Arial" w:hAnsi="Arial" w:cs="Arial"/>
          <w:sz w:val="28"/>
          <w:szCs w:val="28"/>
          <w:lang w:val="cs-CZ"/>
        </w:rPr>
        <w:t xml:space="preserve"> </w:t>
      </w:r>
      <w:r w:rsidR="00AE1EE5">
        <w:rPr>
          <w:rFonts w:ascii="Arial" w:hAnsi="Arial" w:cs="Arial"/>
          <w:sz w:val="28"/>
          <w:szCs w:val="28"/>
          <w:lang w:val="cs-CZ"/>
        </w:rPr>
        <w:t>Hlasování o námitce</w:t>
      </w:r>
      <w:ins w:id="2" w:author="Josef Pisak" w:date="2021-06-30T15:49:00Z">
        <w:r w:rsidR="00136635">
          <w:rPr>
            <w:rFonts w:ascii="Arial" w:hAnsi="Arial" w:cs="Arial"/>
            <w:sz w:val="28"/>
            <w:szCs w:val="28"/>
            <w:lang w:val="cs-CZ"/>
          </w:rPr>
          <w:t xml:space="preserve"> proti </w:t>
        </w:r>
      </w:ins>
      <w:del w:id="3" w:author="Josef Pisak" w:date="2021-06-30T15:49:00Z">
        <w:r w:rsidR="00AE1EE5" w:rsidDel="00136635">
          <w:rPr>
            <w:rFonts w:ascii="Arial" w:hAnsi="Arial" w:cs="Arial"/>
            <w:sz w:val="28"/>
            <w:szCs w:val="28"/>
            <w:lang w:val="cs-CZ"/>
          </w:rPr>
          <w:delText>, resp.</w:delText>
        </w:r>
      </w:del>
      <w:r w:rsidR="00AE1EE5">
        <w:rPr>
          <w:rFonts w:ascii="Arial" w:hAnsi="Arial" w:cs="Arial"/>
          <w:sz w:val="28"/>
          <w:szCs w:val="28"/>
          <w:lang w:val="cs-CZ"/>
        </w:rPr>
        <w:t xml:space="preserve"> vyloučení paní Janouškové</w:t>
      </w:r>
    </w:p>
    <w:p w14:paraId="04E0128C" w14:textId="77777777" w:rsidR="00E514A1" w:rsidRDefault="00E514A1" w:rsidP="00C24F3E">
      <w:pPr>
        <w:rPr>
          <w:rFonts w:ascii="Arial" w:hAnsi="Arial" w:cs="Arial"/>
          <w:sz w:val="28"/>
          <w:szCs w:val="28"/>
          <w:lang w:val="cs-CZ"/>
        </w:rPr>
      </w:pPr>
    </w:p>
    <w:p w14:paraId="233448F9" w14:textId="1629E513" w:rsidR="006D2E37" w:rsidRDefault="00E514A1" w:rsidP="00C24F3E">
      <w:pPr>
        <w:rPr>
          <w:rFonts w:ascii="Arial" w:hAnsi="Arial" w:cs="Arial"/>
          <w:sz w:val="28"/>
          <w:szCs w:val="28"/>
          <w:lang w:val="cs-CZ"/>
        </w:rPr>
      </w:pPr>
      <w:r>
        <w:rPr>
          <w:rFonts w:ascii="Arial" w:hAnsi="Arial" w:cs="Arial"/>
          <w:sz w:val="28"/>
          <w:szCs w:val="28"/>
          <w:lang w:val="cs-CZ"/>
        </w:rPr>
        <w:t xml:space="preserve">3/ </w:t>
      </w:r>
      <w:r w:rsidR="00AE1EE5">
        <w:rPr>
          <w:rFonts w:ascii="Arial" w:hAnsi="Arial" w:cs="Arial"/>
          <w:sz w:val="28"/>
          <w:szCs w:val="28"/>
          <w:lang w:val="cs-CZ"/>
        </w:rPr>
        <w:t>Další, diskuse</w:t>
      </w:r>
    </w:p>
    <w:p w14:paraId="65DBAAD3" w14:textId="77777777" w:rsidR="00C24F3E" w:rsidRDefault="00C24F3E" w:rsidP="00B15DFF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both"/>
        <w:rPr>
          <w:rFonts w:ascii="Arial" w:hAnsi="Arial" w:cs="Arial"/>
          <w:color w:val="auto"/>
          <w:sz w:val="28"/>
          <w:szCs w:val="28"/>
        </w:rPr>
      </w:pPr>
    </w:p>
    <w:p w14:paraId="511885FB" w14:textId="77777777" w:rsidR="00AE1EE5" w:rsidRDefault="00AE1EE5" w:rsidP="00B15DFF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both"/>
        <w:rPr>
          <w:rFonts w:ascii="Arial" w:hAnsi="Arial" w:cs="Arial"/>
          <w:color w:val="auto"/>
          <w:sz w:val="28"/>
          <w:szCs w:val="28"/>
        </w:rPr>
      </w:pPr>
    </w:p>
    <w:p w14:paraId="373549DA" w14:textId="56AD4AB9" w:rsidR="00C85E90" w:rsidRPr="00552D04" w:rsidRDefault="00C85E90" w:rsidP="00B15DFF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both"/>
        <w:rPr>
          <w:rFonts w:ascii="Arial" w:hAnsi="Arial" w:cs="Arial"/>
          <w:sz w:val="28"/>
          <w:szCs w:val="28"/>
        </w:rPr>
      </w:pPr>
      <w:r w:rsidRPr="00D70550">
        <w:rPr>
          <w:rFonts w:ascii="Arial" w:hAnsi="Arial" w:cs="Arial"/>
          <w:color w:val="auto"/>
          <w:sz w:val="28"/>
          <w:szCs w:val="28"/>
        </w:rPr>
        <w:t>Na schůzi mají přístup jen členové družstva nebo jejich zákonní zástupci s řádnou</w:t>
      </w:r>
      <w:r w:rsidR="00D70550" w:rsidRPr="00D70550">
        <w:rPr>
          <w:rFonts w:ascii="Arial" w:hAnsi="Arial" w:cs="Arial"/>
          <w:color w:val="auto"/>
          <w:sz w:val="28"/>
          <w:szCs w:val="28"/>
        </w:rPr>
        <w:t xml:space="preserve"> plnou mocí. </w:t>
      </w:r>
      <w:r w:rsidRPr="00D70550">
        <w:rPr>
          <w:rFonts w:ascii="Arial" w:hAnsi="Arial" w:cs="Arial"/>
          <w:color w:val="auto"/>
          <w:sz w:val="28"/>
          <w:szCs w:val="28"/>
        </w:rPr>
        <w:t xml:space="preserve">Pokud přijde nečlen v zastoupení člena, je třeba, aby měl řádnou plnou moc od příslušného </w:t>
      </w:r>
      <w:r w:rsidRPr="00552D04">
        <w:rPr>
          <w:rFonts w:ascii="Arial" w:hAnsi="Arial" w:cs="Arial"/>
          <w:sz w:val="28"/>
          <w:szCs w:val="28"/>
        </w:rPr>
        <w:t xml:space="preserve">člena, jinak se schůze nebude moci účastnit. Na příslib dodání plných mocí „později“, „po schůzi“, „zítra“, „do konce týdne“ atp. nebude brán zřetel.   </w:t>
      </w:r>
    </w:p>
    <w:p w14:paraId="125F0AF0" w14:textId="77777777"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 xml:space="preserve"> </w:t>
      </w:r>
    </w:p>
    <w:p w14:paraId="63334B63" w14:textId="77777777"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14:paraId="41E009A1" w14:textId="77777777" w:rsidR="00C24F3E" w:rsidRDefault="00C24F3E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14:paraId="4ADE3835" w14:textId="03F2346D"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 xml:space="preserve">V </w:t>
      </w:r>
      <w:r w:rsidR="002D6329" w:rsidRPr="00B15DFF">
        <w:rPr>
          <w:rFonts w:ascii="Arial" w:hAnsi="Arial" w:cs="Arial"/>
          <w:color w:val="auto"/>
          <w:sz w:val="28"/>
          <w:szCs w:val="28"/>
        </w:rPr>
        <w:t xml:space="preserve">Praze dne </w:t>
      </w:r>
      <w:r w:rsidR="00AE1EE5">
        <w:rPr>
          <w:rFonts w:ascii="Arial" w:hAnsi="Arial" w:cs="Arial"/>
          <w:color w:val="auto"/>
          <w:sz w:val="28"/>
          <w:szCs w:val="28"/>
        </w:rPr>
        <w:t>26</w:t>
      </w:r>
      <w:r w:rsidR="004D37E5">
        <w:rPr>
          <w:rFonts w:ascii="Arial" w:hAnsi="Arial" w:cs="Arial"/>
          <w:color w:val="auto"/>
          <w:sz w:val="28"/>
          <w:szCs w:val="28"/>
        </w:rPr>
        <w:t>.0</w:t>
      </w:r>
      <w:r w:rsidR="00AE1EE5">
        <w:rPr>
          <w:rFonts w:ascii="Arial" w:hAnsi="Arial" w:cs="Arial"/>
          <w:color w:val="auto"/>
          <w:sz w:val="28"/>
          <w:szCs w:val="28"/>
        </w:rPr>
        <w:t>6</w:t>
      </w:r>
      <w:r w:rsidR="004D37E5">
        <w:rPr>
          <w:rFonts w:ascii="Arial" w:hAnsi="Arial" w:cs="Arial"/>
          <w:color w:val="auto"/>
          <w:sz w:val="28"/>
          <w:szCs w:val="28"/>
        </w:rPr>
        <w:t>.</w:t>
      </w:r>
      <w:r w:rsidR="002218F0">
        <w:rPr>
          <w:rFonts w:ascii="Arial" w:hAnsi="Arial" w:cs="Arial"/>
          <w:color w:val="auto"/>
          <w:sz w:val="28"/>
          <w:szCs w:val="28"/>
        </w:rPr>
        <w:t>202</w:t>
      </w:r>
      <w:r w:rsidR="00AE1EE5">
        <w:rPr>
          <w:rFonts w:ascii="Arial" w:hAnsi="Arial" w:cs="Arial"/>
          <w:color w:val="auto"/>
          <w:sz w:val="28"/>
          <w:szCs w:val="28"/>
        </w:rPr>
        <w:t>1</w:t>
      </w:r>
    </w:p>
    <w:p w14:paraId="4A1F3779" w14:textId="77777777" w:rsidR="00C85E90" w:rsidRPr="00552D04" w:rsidRDefault="00C85E90" w:rsidP="004150C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14:paraId="2A9FFE37" w14:textId="77777777" w:rsidR="00C24F3E" w:rsidRDefault="00C24F3E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14:paraId="56E854FA" w14:textId="77777777"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>Představenstvo BD Jahodnice 1285</w:t>
      </w:r>
    </w:p>
    <w:sectPr w:rsidR="00C85E90" w:rsidRPr="00552D04" w:rsidSect="00DC035D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10FFF" w14:textId="77777777" w:rsidR="00F05272" w:rsidRDefault="00F05272">
      <w:r>
        <w:separator/>
      </w:r>
    </w:p>
  </w:endnote>
  <w:endnote w:type="continuationSeparator" w:id="0">
    <w:p w14:paraId="5F107A1A" w14:textId="77777777" w:rsidR="00F05272" w:rsidRDefault="00F05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1F04" w14:textId="77777777" w:rsidR="00C85E90" w:rsidRDefault="00C85E90">
    <w:pPr>
      <w:pStyle w:val="HeaderFooterA"/>
      <w:tabs>
        <w:tab w:val="clear" w:pos="9632"/>
        <w:tab w:val="right" w:pos="9612"/>
      </w:tabs>
      <w:rPr>
        <w:rFonts w:ascii="Times New Roman" w:hAnsi="Times New Roman"/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63956" w14:textId="77777777" w:rsidR="00C85E90" w:rsidRDefault="00C85E90">
    <w:pPr>
      <w:pStyle w:val="HeaderFooterA"/>
      <w:tabs>
        <w:tab w:val="clear" w:pos="9632"/>
        <w:tab w:val="right" w:pos="9612"/>
      </w:tabs>
      <w:rPr>
        <w:rFonts w:ascii="Times New Roman" w:hAnsi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563F4" w14:textId="77777777" w:rsidR="00F05272" w:rsidRDefault="00F05272">
      <w:r>
        <w:separator/>
      </w:r>
    </w:p>
  </w:footnote>
  <w:footnote w:type="continuationSeparator" w:id="0">
    <w:p w14:paraId="5B4C02FD" w14:textId="77777777" w:rsidR="00F05272" w:rsidRDefault="00F05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941E" w14:textId="77777777" w:rsidR="00C85E90" w:rsidRDefault="00C85E90">
    <w:pPr>
      <w:pStyle w:val="HeaderFooterA"/>
      <w:tabs>
        <w:tab w:val="clear" w:pos="9632"/>
        <w:tab w:val="right" w:pos="9612"/>
      </w:tabs>
      <w:rPr>
        <w:rFonts w:ascii="Times New Roman" w:hAnsi="Times New Roman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CDD43" w14:textId="77777777" w:rsidR="00C85E90" w:rsidRDefault="00C85E90">
    <w:pPr>
      <w:pStyle w:val="HeaderFooterA"/>
      <w:tabs>
        <w:tab w:val="clear" w:pos="9632"/>
        <w:tab w:val="right" w:pos="9612"/>
      </w:tabs>
      <w:rPr>
        <w:rFonts w:ascii="Times New Roman" w:hAnsi="Times New Roman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712F8"/>
    <w:multiLevelType w:val="hybridMultilevel"/>
    <w:tmpl w:val="3820A506"/>
    <w:lvl w:ilvl="0" w:tplc="D76E14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ヒラギノ角ゴ Pro W3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A77DA"/>
    <w:multiLevelType w:val="hybridMultilevel"/>
    <w:tmpl w:val="587012A4"/>
    <w:lvl w:ilvl="0" w:tplc="2F10D1D4"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ef Pisak">
    <w15:presenceInfo w15:providerId="Windows Live" w15:userId="3b69583a45cf45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trackRevisions/>
  <w:defaultTabStop w:val="7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571"/>
    <w:rsid w:val="000014B3"/>
    <w:rsid w:val="00002C54"/>
    <w:rsid w:val="000047B2"/>
    <w:rsid w:val="00032C88"/>
    <w:rsid w:val="00034B87"/>
    <w:rsid w:val="00056EC5"/>
    <w:rsid w:val="00064645"/>
    <w:rsid w:val="000766F2"/>
    <w:rsid w:val="00085298"/>
    <w:rsid w:val="00090910"/>
    <w:rsid w:val="00095B2B"/>
    <w:rsid w:val="00136635"/>
    <w:rsid w:val="001470DB"/>
    <w:rsid w:val="00156DF2"/>
    <w:rsid w:val="00170AEC"/>
    <w:rsid w:val="001D58CC"/>
    <w:rsid w:val="001D7A53"/>
    <w:rsid w:val="0020776C"/>
    <w:rsid w:val="002218F0"/>
    <w:rsid w:val="00234B14"/>
    <w:rsid w:val="00280806"/>
    <w:rsid w:val="00281746"/>
    <w:rsid w:val="00292258"/>
    <w:rsid w:val="00292C27"/>
    <w:rsid w:val="00295015"/>
    <w:rsid w:val="002D0854"/>
    <w:rsid w:val="002D6177"/>
    <w:rsid w:val="002D6329"/>
    <w:rsid w:val="002E623B"/>
    <w:rsid w:val="002F7433"/>
    <w:rsid w:val="00303E88"/>
    <w:rsid w:val="00305234"/>
    <w:rsid w:val="00310E97"/>
    <w:rsid w:val="003416D7"/>
    <w:rsid w:val="003605D5"/>
    <w:rsid w:val="0037035B"/>
    <w:rsid w:val="003743CB"/>
    <w:rsid w:val="003837AF"/>
    <w:rsid w:val="003A53C0"/>
    <w:rsid w:val="003C7B6E"/>
    <w:rsid w:val="003E4DB5"/>
    <w:rsid w:val="003F139F"/>
    <w:rsid w:val="004150C0"/>
    <w:rsid w:val="00444711"/>
    <w:rsid w:val="00484774"/>
    <w:rsid w:val="00484B5C"/>
    <w:rsid w:val="004936A5"/>
    <w:rsid w:val="004B61E8"/>
    <w:rsid w:val="004B7463"/>
    <w:rsid w:val="004B7D88"/>
    <w:rsid w:val="004C3434"/>
    <w:rsid w:val="004D37E5"/>
    <w:rsid w:val="004F5856"/>
    <w:rsid w:val="00501F75"/>
    <w:rsid w:val="00512282"/>
    <w:rsid w:val="00515D98"/>
    <w:rsid w:val="005217BB"/>
    <w:rsid w:val="00552D04"/>
    <w:rsid w:val="005A013C"/>
    <w:rsid w:val="005F32BD"/>
    <w:rsid w:val="00605F5C"/>
    <w:rsid w:val="00615BCA"/>
    <w:rsid w:val="0064411B"/>
    <w:rsid w:val="0064765E"/>
    <w:rsid w:val="006610F4"/>
    <w:rsid w:val="006613A8"/>
    <w:rsid w:val="00670894"/>
    <w:rsid w:val="00674B03"/>
    <w:rsid w:val="00686F71"/>
    <w:rsid w:val="00691DD1"/>
    <w:rsid w:val="006B6069"/>
    <w:rsid w:val="006D2E37"/>
    <w:rsid w:val="006D55EB"/>
    <w:rsid w:val="006E3571"/>
    <w:rsid w:val="006F2532"/>
    <w:rsid w:val="006F32E0"/>
    <w:rsid w:val="006F39A7"/>
    <w:rsid w:val="00700005"/>
    <w:rsid w:val="00713469"/>
    <w:rsid w:val="007142E3"/>
    <w:rsid w:val="0072789D"/>
    <w:rsid w:val="00743F78"/>
    <w:rsid w:val="00752BA5"/>
    <w:rsid w:val="007530A6"/>
    <w:rsid w:val="007557E8"/>
    <w:rsid w:val="007B2230"/>
    <w:rsid w:val="007D1E8C"/>
    <w:rsid w:val="00824D73"/>
    <w:rsid w:val="00893BC7"/>
    <w:rsid w:val="0089598B"/>
    <w:rsid w:val="008B0066"/>
    <w:rsid w:val="008C4A30"/>
    <w:rsid w:val="008F6A42"/>
    <w:rsid w:val="00954A19"/>
    <w:rsid w:val="00980C12"/>
    <w:rsid w:val="009A35A0"/>
    <w:rsid w:val="009B0F44"/>
    <w:rsid w:val="009B5769"/>
    <w:rsid w:val="00A00E60"/>
    <w:rsid w:val="00A2466A"/>
    <w:rsid w:val="00A27A57"/>
    <w:rsid w:val="00A504C0"/>
    <w:rsid w:val="00A80EB0"/>
    <w:rsid w:val="00AB571D"/>
    <w:rsid w:val="00AB79CF"/>
    <w:rsid w:val="00AC59AE"/>
    <w:rsid w:val="00AE1EE5"/>
    <w:rsid w:val="00AE39B9"/>
    <w:rsid w:val="00B019F2"/>
    <w:rsid w:val="00B15DFF"/>
    <w:rsid w:val="00B15FA3"/>
    <w:rsid w:val="00B26B74"/>
    <w:rsid w:val="00B26B9E"/>
    <w:rsid w:val="00B37C94"/>
    <w:rsid w:val="00B42CF9"/>
    <w:rsid w:val="00B44FCE"/>
    <w:rsid w:val="00B94D73"/>
    <w:rsid w:val="00BA459F"/>
    <w:rsid w:val="00BD080B"/>
    <w:rsid w:val="00BE1616"/>
    <w:rsid w:val="00BE1E5F"/>
    <w:rsid w:val="00C00AD2"/>
    <w:rsid w:val="00C00E67"/>
    <w:rsid w:val="00C11D2C"/>
    <w:rsid w:val="00C21EC0"/>
    <w:rsid w:val="00C2392C"/>
    <w:rsid w:val="00C24F3E"/>
    <w:rsid w:val="00C456F8"/>
    <w:rsid w:val="00C55C59"/>
    <w:rsid w:val="00C85E90"/>
    <w:rsid w:val="00CD121B"/>
    <w:rsid w:val="00D07922"/>
    <w:rsid w:val="00D21AE4"/>
    <w:rsid w:val="00D3062F"/>
    <w:rsid w:val="00D525A2"/>
    <w:rsid w:val="00D70550"/>
    <w:rsid w:val="00D707D0"/>
    <w:rsid w:val="00D76B97"/>
    <w:rsid w:val="00D85829"/>
    <w:rsid w:val="00D87C34"/>
    <w:rsid w:val="00DA3AE3"/>
    <w:rsid w:val="00DA5D7C"/>
    <w:rsid w:val="00DA62B2"/>
    <w:rsid w:val="00DC035D"/>
    <w:rsid w:val="00E051B3"/>
    <w:rsid w:val="00E25035"/>
    <w:rsid w:val="00E514A1"/>
    <w:rsid w:val="00EB4648"/>
    <w:rsid w:val="00EC506D"/>
    <w:rsid w:val="00F05272"/>
    <w:rsid w:val="00F27712"/>
    <w:rsid w:val="00F506F1"/>
    <w:rsid w:val="00F67B53"/>
    <w:rsid w:val="00F72AE9"/>
    <w:rsid w:val="00F95672"/>
    <w:rsid w:val="00FB1CF3"/>
    <w:rsid w:val="00FD552C"/>
    <w:rsid w:val="00FE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B0B56C"/>
  <w15:docId w15:val="{DE60F559-5103-4256-84F4-E75D13DA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035D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erFooterA">
    <w:name w:val="Header &amp; Footer A"/>
    <w:uiPriority w:val="99"/>
    <w:rsid w:val="00DC035D"/>
    <w:pPr>
      <w:tabs>
        <w:tab w:val="right" w:pos="9632"/>
      </w:tabs>
    </w:pPr>
    <w:rPr>
      <w:rFonts w:ascii="Helvetica" w:eastAsia="ヒラギノ角ゴ Pro W3" w:hAnsi="Helvetica"/>
      <w:color w:val="000000"/>
      <w:sz w:val="20"/>
      <w:szCs w:val="20"/>
      <w:lang w:eastAsia="en-US"/>
    </w:rPr>
  </w:style>
  <w:style w:type="paragraph" w:customStyle="1" w:styleId="BodyA">
    <w:name w:val="Body A"/>
    <w:uiPriority w:val="99"/>
    <w:rsid w:val="00DC035D"/>
    <w:rPr>
      <w:rFonts w:ascii="Helvetica" w:eastAsia="ヒラギノ角ゴ Pro W3" w:hAnsi="Helvetica"/>
      <w:color w:val="000000"/>
      <w:sz w:val="24"/>
      <w:szCs w:val="20"/>
      <w:lang w:eastAsia="en-US"/>
    </w:rPr>
  </w:style>
  <w:style w:type="paragraph" w:styleId="Zhlav">
    <w:name w:val="header"/>
    <w:basedOn w:val="Normln"/>
    <w:link w:val="ZhlavChar"/>
    <w:uiPriority w:val="99"/>
    <w:locked/>
    <w:rsid w:val="00032C88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32C88"/>
    <w:rPr>
      <w:rFonts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locked/>
    <w:rsid w:val="00032C88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32C88"/>
    <w:rPr>
      <w:rFonts w:cs="Times New Roman"/>
      <w:sz w:val="24"/>
      <w:szCs w:val="24"/>
      <w:lang w:val="en-US"/>
    </w:rPr>
  </w:style>
  <w:style w:type="paragraph" w:styleId="Normlnweb">
    <w:name w:val="Normal (Web)"/>
    <w:basedOn w:val="Normln"/>
    <w:uiPriority w:val="99"/>
    <w:semiHidden/>
    <w:locked/>
    <w:rsid w:val="00B42CF9"/>
    <w:pPr>
      <w:spacing w:before="100" w:beforeAutospacing="1" w:after="100" w:afterAutospacing="1"/>
    </w:pPr>
    <w:rPr>
      <w:lang w:val="cs-CZ" w:eastAsia="cs-CZ"/>
    </w:rPr>
  </w:style>
  <w:style w:type="character" w:customStyle="1" w:styleId="apple-converted-space">
    <w:name w:val="apple-converted-space"/>
    <w:basedOn w:val="Standardnpsmoodstavce"/>
    <w:uiPriority w:val="99"/>
    <w:rsid w:val="00B44FC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44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Josef Pisak</cp:lastModifiedBy>
  <cp:revision>19</cp:revision>
  <dcterms:created xsi:type="dcterms:W3CDTF">2018-11-08T12:47:00Z</dcterms:created>
  <dcterms:modified xsi:type="dcterms:W3CDTF">2021-06-30T13:50:00Z</dcterms:modified>
</cp:coreProperties>
</file>